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95" w:rsidRPr="00921A86" w:rsidRDefault="00BA0695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BA0695" w:rsidRPr="004012AD" w:rsidRDefault="00BA0695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BA0695" w:rsidRPr="004F6CCA" w:rsidRDefault="00BA0695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8361FB">
        <w:rPr>
          <w:rFonts w:ascii="Arial Narrow" w:hAnsi="Arial Narrow"/>
          <w:b/>
          <w:color w:val="auto"/>
          <w:sz w:val="28"/>
          <w:szCs w:val="22"/>
        </w:rPr>
        <w:t>1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BA0695" w:rsidRDefault="00BA0695" w:rsidP="004F6CCA">
      <w:pPr>
        <w:adjustRightInd w:val="0"/>
        <w:rPr>
          <w:rFonts w:ascii="Arial Narrow" w:hAnsi="Arial Narrow" w:cs="Helvetica"/>
        </w:rPr>
      </w:pPr>
    </w:p>
    <w:p w:rsidR="00BA0695" w:rsidRPr="00902950" w:rsidRDefault="00BA0695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8361FB">
        <w:rPr>
          <w:rFonts w:ascii="Arial Narrow" w:hAnsi="Arial Narrow" w:cs="Helvetica"/>
          <w:b/>
          <w:sz w:val="24"/>
        </w:rPr>
        <w:t>1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O</w:t>
      </w:r>
      <w:r w:rsidRPr="00271D57">
        <w:rPr>
          <w:rFonts w:ascii="Arial Narrow" w:hAnsi="Arial Narrow" w:cs="Helvetica"/>
          <w:b/>
        </w:rPr>
        <w:t xml:space="preserve">perační stůl s výměnnými deskami a </w:t>
      </w:r>
      <w:proofErr w:type="spellStart"/>
      <w:r w:rsidRPr="00271D57">
        <w:rPr>
          <w:rFonts w:ascii="Arial Narrow" w:hAnsi="Arial Narrow" w:cs="Helvetica"/>
          <w:b/>
        </w:rPr>
        <w:t>akcesorii</w:t>
      </w:r>
      <w:proofErr w:type="spellEnd"/>
      <w:r w:rsidRPr="00271D57">
        <w:rPr>
          <w:rFonts w:ascii="Arial Narrow" w:hAnsi="Arial Narrow" w:cs="Helvetica"/>
          <w:b/>
        </w:rPr>
        <w:t xml:space="preserve"> (RTG </w:t>
      </w:r>
      <w:proofErr w:type="gramStart"/>
      <w:r w:rsidRPr="00271D57">
        <w:rPr>
          <w:rFonts w:ascii="Arial Narrow" w:hAnsi="Arial Narrow" w:cs="Helvetica"/>
          <w:b/>
        </w:rPr>
        <w:t>transparentní)</w:t>
      </w:r>
      <w:r>
        <w:rPr>
          <w:rFonts w:ascii="Arial Narrow" w:hAnsi="Arial Narrow" w:cs="Helvetica"/>
          <w:b/>
        </w:rPr>
        <w:t xml:space="preserve">                                   </w:t>
      </w:r>
      <w:r w:rsidRPr="00902950">
        <w:rPr>
          <w:rFonts w:ascii="Arial Narrow" w:hAnsi="Arial Narrow" w:cs="Helvetica"/>
          <w:i/>
        </w:rPr>
        <w:t>(1 ks</w:t>
      </w:r>
      <w:proofErr w:type="gramEnd"/>
      <w:r w:rsidRPr="00902950">
        <w:rPr>
          <w:rFonts w:ascii="Arial Narrow" w:hAnsi="Arial Narrow" w:cs="Helvetica"/>
          <w:i/>
        </w:rPr>
        <w:t xml:space="preserve"> základna, 2 ks výměnné desky)</w:t>
      </w:r>
    </w:p>
    <w:p w:rsidR="00BA0695" w:rsidRPr="006C7100" w:rsidRDefault="00BA0695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BA0695" w:rsidRPr="009E3F36" w:rsidRDefault="00BA0695" w:rsidP="009E3F3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E3F3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BA0695" w:rsidRPr="009E3F36" w:rsidRDefault="00BA0695" w:rsidP="009E3F36">
      <w:pPr>
        <w:spacing w:before="120"/>
        <w:jc w:val="both"/>
        <w:rPr>
          <w:rFonts w:ascii="Arial Narrow" w:hAnsi="Arial Narrow" w:cs="Calibri"/>
        </w:rPr>
      </w:pPr>
      <w:r w:rsidRPr="009E3F36">
        <w:rPr>
          <w:rFonts w:ascii="Arial Narrow" w:hAnsi="Arial Narrow" w:cs="Calibri"/>
        </w:rPr>
        <w:t xml:space="preserve">Pracoviště centrálních operačních sálů (9 sálů) v Ústí nad Labem je od roku 2002 vybaveno shodným systémem operačního stolu od výrobce </w:t>
      </w:r>
      <w:proofErr w:type="spellStart"/>
      <w:r w:rsidRPr="009E3F36">
        <w:rPr>
          <w:rFonts w:ascii="Arial Narrow" w:hAnsi="Arial Narrow" w:cs="Calibri"/>
        </w:rPr>
        <w:t>Maquet</w:t>
      </w:r>
      <w:proofErr w:type="spellEnd"/>
      <w:r w:rsidRPr="009E3F36">
        <w:rPr>
          <w:rFonts w:ascii="Arial Narrow" w:hAnsi="Arial Narrow" w:cs="Calibri"/>
        </w:rPr>
        <w:t xml:space="preserve"> </w:t>
      </w:r>
      <w:proofErr w:type="spellStart"/>
      <w:r w:rsidRPr="009E3F36">
        <w:rPr>
          <w:rFonts w:ascii="Arial Narrow" w:hAnsi="Arial Narrow" w:cs="Calibri"/>
        </w:rPr>
        <w:t>Gettinge</w:t>
      </w:r>
      <w:proofErr w:type="spellEnd"/>
      <w:r w:rsidRPr="009E3F36">
        <w:rPr>
          <w:rFonts w:ascii="Arial Narrow" w:hAnsi="Arial Narrow" w:cs="Calibri"/>
        </w:rPr>
        <w:t xml:space="preserve"> Group a to včetně veškerého příslušenství. Z toho 2 stoly na traumatologických operačních sálech jsou určeny k operacím v oblasti pánve, ročně cca. 50 výkonů, dále jsou to operace distálního femuru, kolene a proximálního bérce cca. 66 ročně, distálního bérce cca. 51 ročně a operace nohy cca. 117 ročně. Operací skeletu ramenního pletence a paže provedeme na těchto sálech cca. 52 ročně a 69 artroskopií ramene. </w:t>
      </w:r>
    </w:p>
    <w:p w:rsidR="00BA0695" w:rsidRPr="009E3F36" w:rsidRDefault="00BA0695" w:rsidP="009E3F3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E3F3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BA0695" w:rsidRPr="009E3F36" w:rsidRDefault="00BA0695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9E3F36">
        <w:rPr>
          <w:rFonts w:ascii="Arial Narrow" w:hAnsi="Arial Narrow" w:cs="Calibri"/>
        </w:rPr>
        <w:t xml:space="preserve">Vzhledem ke skutečnosti, že Masarykova nemocnice v Ústí nad Labem využívá k traumatologickým operacím dospělých pacientů často paralelně 2 operační sály (velká spádová oblast, častá mnohočetná poranění s velkou časovou náročností na operační výkon), kdy pouze jeden sál je vybaven stolem s RTG transparentními deskami, je možnost operativy paralelně na obou sálech pod kontrolu C-ramene omezena. Vzhledem ke stáří stávajících operačních stolů (rok 2002) není možné tyto dovybavit pouze výměnnými RTG transparentními deskami. Z těchto důvodů zadavatel požaduje dovybavení o nový stůl se dvěma výměnnými RTG transparentními deskami. </w:t>
      </w:r>
    </w:p>
    <w:p w:rsidR="00BA0695" w:rsidRPr="009E3F36" w:rsidRDefault="00BA0695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</w:p>
    <w:p w:rsidR="00BA0695" w:rsidRPr="009E3F36" w:rsidRDefault="00BA0695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9E3F36">
        <w:rPr>
          <w:rFonts w:ascii="Arial Narrow" w:hAnsi="Arial Narrow" w:cs="Calibri"/>
        </w:rPr>
        <w:t xml:space="preserve">Z důvodů dříve již nakoupeného příslušenství a výměnných desek pro operační stoly centrálních operačních sálů </w:t>
      </w:r>
      <w:r w:rsidRPr="001861F3">
        <w:rPr>
          <w:rFonts w:ascii="Arial Narrow" w:hAnsi="Arial Narrow" w:cs="Calibri"/>
        </w:rPr>
        <w:t xml:space="preserve">od výrobce </w:t>
      </w:r>
      <w:proofErr w:type="spellStart"/>
      <w:r w:rsidRPr="001861F3">
        <w:rPr>
          <w:rFonts w:ascii="Arial Narrow" w:hAnsi="Arial Narrow" w:cs="Calibri"/>
        </w:rPr>
        <w:t>Maquet</w:t>
      </w:r>
      <w:proofErr w:type="spellEnd"/>
      <w:r w:rsidRPr="001861F3">
        <w:rPr>
          <w:rFonts w:ascii="Arial Narrow" w:hAnsi="Arial Narrow" w:cs="Calibri"/>
        </w:rPr>
        <w:t xml:space="preserve"> požaduje</w:t>
      </w:r>
      <w:r w:rsidRPr="009E3F36">
        <w:rPr>
          <w:rFonts w:ascii="Arial Narrow" w:hAnsi="Arial Narrow" w:cs="Calibri"/>
        </w:rPr>
        <w:t xml:space="preserve"> zadavatel doplnění uvedeného portfolia od stejného výrobce. </w:t>
      </w:r>
    </w:p>
    <w:p w:rsidR="00BA0695" w:rsidRDefault="00BA0695" w:rsidP="00125654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</w:p>
    <w:p w:rsidR="00BA0695" w:rsidRPr="00125654" w:rsidRDefault="00BA0695" w:rsidP="00125654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125654">
        <w:rPr>
          <w:rFonts w:ascii="Arial Narrow" w:hAnsi="Arial Narrow" w:cs="Helvetica"/>
          <w:b/>
          <w:u w:val="single"/>
        </w:rPr>
        <w:t>Medicínský účel:</w:t>
      </w:r>
    </w:p>
    <w:p w:rsidR="00BA0695" w:rsidRDefault="00BA0695" w:rsidP="00125654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D32973">
        <w:rPr>
          <w:rFonts w:ascii="Arial Narrow" w:hAnsi="Arial Narrow" w:cs="Calibri"/>
          <w:snapToGrid w:val="0"/>
        </w:rPr>
        <w:t xml:space="preserve">Operační stůl s výměnnými deskami a příslušenstvím RTG transparentní pro provádění traumatologických operačních výkonů v oblasti pánve, horních a dolních končetin. Všechny tyto operace jsou prováděny pod RTG kontrolou pomocí C-ramene. </w:t>
      </w:r>
      <w:r>
        <w:rPr>
          <w:rFonts w:ascii="Arial Narrow" w:hAnsi="Arial Narrow" w:cs="Calibri"/>
          <w:snapToGrid w:val="0"/>
        </w:rPr>
        <w:t>P</w:t>
      </w:r>
      <w:r w:rsidRPr="00D32973">
        <w:rPr>
          <w:rFonts w:ascii="Arial Narrow" w:hAnsi="Arial Narrow" w:cs="Calibri"/>
          <w:snapToGrid w:val="0"/>
        </w:rPr>
        <w:t>ožad</w:t>
      </w:r>
      <w:r>
        <w:rPr>
          <w:rFonts w:ascii="Arial Narrow" w:hAnsi="Arial Narrow" w:cs="Calibri"/>
          <w:snapToGrid w:val="0"/>
        </w:rPr>
        <w:t>ováno je</w:t>
      </w:r>
      <w:r w:rsidRPr="00D32973">
        <w:rPr>
          <w:rFonts w:ascii="Arial Narrow" w:hAnsi="Arial Narrow" w:cs="Calibri"/>
          <w:snapToGrid w:val="0"/>
        </w:rPr>
        <w:t xml:space="preserve"> vybavení stolu RTG </w:t>
      </w:r>
      <w:proofErr w:type="spellStart"/>
      <w:r w:rsidRPr="00D32973">
        <w:rPr>
          <w:rFonts w:ascii="Arial Narrow" w:hAnsi="Arial Narrow" w:cs="Calibri"/>
          <w:snapToGrid w:val="0"/>
        </w:rPr>
        <w:t>transparetní</w:t>
      </w:r>
      <w:proofErr w:type="spellEnd"/>
      <w:r w:rsidRPr="00D32973">
        <w:rPr>
          <w:rFonts w:ascii="Arial Narrow" w:hAnsi="Arial Narrow" w:cs="Calibri"/>
          <w:snapToGrid w:val="0"/>
        </w:rPr>
        <w:t xml:space="preserve"> deskou. </w:t>
      </w:r>
    </w:p>
    <w:p w:rsidR="00BA0695" w:rsidRDefault="00BA0695" w:rsidP="001E3EA8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</w:p>
    <w:p w:rsidR="00BA0695" w:rsidRPr="001E3EA8" w:rsidRDefault="00BA0695" w:rsidP="001E3EA8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1E3EA8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BA0695" w:rsidRPr="00C56F5A" w:rsidRDefault="00BA0695" w:rsidP="001E3EA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C56F5A">
        <w:rPr>
          <w:rFonts w:ascii="Arial Narrow" w:hAnsi="Arial Narrow" w:cs="Calibri"/>
        </w:rPr>
        <w:t xml:space="preserve">Dodávka systémového operačního stolu s dvěma výměnnými deskami RTG </w:t>
      </w:r>
      <w:proofErr w:type="spellStart"/>
      <w:r w:rsidRPr="00C56F5A">
        <w:rPr>
          <w:rFonts w:ascii="Arial Narrow" w:hAnsi="Arial Narrow" w:cs="Calibri"/>
        </w:rPr>
        <w:t>transparetními</w:t>
      </w:r>
      <w:proofErr w:type="spellEnd"/>
      <w:r w:rsidRPr="00C56F5A">
        <w:rPr>
          <w:rFonts w:ascii="Arial Narrow" w:hAnsi="Arial Narrow" w:cs="Calibri"/>
        </w:rPr>
        <w:t xml:space="preserve">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903A50" w:rsidRPr="00C56F5A">
        <w:rPr>
          <w:rFonts w:ascii="Arial Narrow" w:hAnsi="Arial Narrow" w:cs="Calibri"/>
        </w:rPr>
        <w:t>instruktáž</w:t>
      </w:r>
      <w:r w:rsidRPr="00C56F5A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447EC2" w:rsidRPr="00C56F5A">
        <w:rPr>
          <w:rFonts w:ascii="Arial Narrow" w:hAnsi="Arial Narrow" w:cs="Calibri"/>
        </w:rPr>
        <w:t>268</w:t>
      </w:r>
      <w:r w:rsidRPr="00C56F5A">
        <w:rPr>
          <w:rFonts w:ascii="Arial Narrow" w:hAnsi="Arial Narrow" w:cs="Calibri"/>
        </w:rPr>
        <w:t>/20</w:t>
      </w:r>
      <w:r w:rsidR="00447EC2" w:rsidRPr="00C56F5A">
        <w:rPr>
          <w:rFonts w:ascii="Arial Narrow" w:hAnsi="Arial Narrow" w:cs="Calibri"/>
        </w:rPr>
        <w:t>14</w:t>
      </w:r>
      <w:r w:rsidRPr="00C56F5A">
        <w:rPr>
          <w:rFonts w:ascii="Arial Narrow" w:hAnsi="Arial Narrow" w:cs="Calibri"/>
        </w:rPr>
        <w:t xml:space="preserve"> Sb., o zdravotnických prostředcích a o změně</w:t>
      </w:r>
      <w:r w:rsidR="00447EC2" w:rsidRPr="00C56F5A">
        <w:rPr>
          <w:rFonts w:ascii="Arial Narrow" w:hAnsi="Arial Narrow" w:cs="Calibri"/>
        </w:rPr>
        <w:t xml:space="preserve"> zákona č. 634/2004, o správních poplatcích</w:t>
      </w:r>
      <w:r w:rsidRPr="00C56F5A">
        <w:rPr>
          <w:rFonts w:ascii="Arial Narrow" w:hAnsi="Arial Narrow" w:cs="Calibri"/>
        </w:rPr>
        <w:t>, ve znění pozdějších předpisů).</w:t>
      </w:r>
    </w:p>
    <w:p w:rsidR="00BA0695" w:rsidRPr="00017056" w:rsidRDefault="00BA0695" w:rsidP="001E3EA8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C56F5A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C56F5A">
        <w:rPr>
          <w:rFonts w:ascii="Arial Narrow" w:hAnsi="Arial Narrow" w:cs="Calibri"/>
          <w:sz w:val="22"/>
          <w:szCs w:val="22"/>
        </w:rPr>
        <w:t>dále: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zajištění dopravy do místa </w:t>
      </w:r>
      <w:r w:rsidRPr="00C56F5A">
        <w:rPr>
          <w:rStyle w:val="FontStyle39"/>
          <w:rFonts w:ascii="Arial Narrow" w:hAnsi="Arial Narrow" w:cs="Calibri"/>
          <w:sz w:val="22"/>
          <w:szCs w:val="22"/>
        </w:rPr>
        <w:t xml:space="preserve">určení, </w:t>
      </w:r>
      <w:r w:rsidR="00DD1824" w:rsidRPr="00C56F5A">
        <w:rPr>
          <w:rStyle w:val="FontStyle39"/>
          <w:rFonts w:ascii="Arial Narrow" w:hAnsi="Arial Narrow" w:cs="Calibri"/>
          <w:sz w:val="22"/>
          <w:szCs w:val="22"/>
        </w:rPr>
        <w:t>instalace,</w:t>
      </w:r>
      <w:r w:rsidRPr="00C56F5A">
        <w:rPr>
          <w:rStyle w:val="FontStyle39"/>
          <w:rFonts w:ascii="Arial Narrow" w:hAnsi="Arial Narrow" w:cs="Calibri"/>
          <w:sz w:val="22"/>
          <w:szCs w:val="22"/>
        </w:rPr>
        <w:t xml:space="preserve"> montáž, </w:t>
      </w:r>
      <w:r w:rsidRPr="00C56F5A">
        <w:rPr>
          <w:rFonts w:ascii="Arial Narrow" w:hAnsi="Arial Narrow" w:cs="Calibri"/>
          <w:sz w:val="22"/>
          <w:szCs w:val="22"/>
        </w:rPr>
        <w:t xml:space="preserve">včetně </w:t>
      </w:r>
      <w:r w:rsidR="00DD1824" w:rsidRPr="00C56F5A">
        <w:rPr>
          <w:rFonts w:ascii="Arial Narrow" w:hAnsi="Arial Narrow" w:cs="Calibri"/>
          <w:sz w:val="22"/>
          <w:szCs w:val="22"/>
        </w:rPr>
        <w:t>instalace</w:t>
      </w:r>
      <w:r w:rsidRPr="00C56F5A">
        <w:rPr>
          <w:rFonts w:ascii="Arial Narrow" w:hAnsi="Arial Narrow" w:cs="Calibri"/>
          <w:sz w:val="22"/>
          <w:szCs w:val="22"/>
        </w:rPr>
        <w:t xml:space="preserve"> na</w:t>
      </w:r>
      <w:r w:rsidRPr="001E3EA8">
        <w:rPr>
          <w:rFonts w:ascii="Arial Narrow" w:hAnsi="Arial Narrow" w:cs="Calibri"/>
          <w:sz w:val="22"/>
          <w:szCs w:val="22"/>
        </w:rPr>
        <w:t xml:space="preserve"> určené místo (vč. nákladů s tím spojených),</w:t>
      </w:r>
      <w:bookmarkStart w:id="0" w:name="_GoBack"/>
      <w:bookmarkEnd w:id="0"/>
      <w:r w:rsidRPr="001E3EA8">
        <w:rPr>
          <w:rFonts w:ascii="Arial Narrow" w:hAnsi="Arial Narrow" w:cs="Calibri"/>
          <w:sz w:val="22"/>
          <w:szCs w:val="22"/>
        </w:rPr>
        <w:t xml:space="preserve"> 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1E3EA8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1E3EA8"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1E3EA8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1E3EA8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č.18/1997 Sb. a prováděcích předpisů zejména </w:t>
      </w:r>
      <w:proofErr w:type="spellStart"/>
      <w:r w:rsidRPr="001E3EA8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1E3EA8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326A11" w:rsidRDefault="00326A11" w:rsidP="000F6F25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="000F6F25" w:rsidRPr="000F6F25">
        <w:rPr>
          <w:rStyle w:val="FontStyle39"/>
          <w:rFonts w:ascii="Arial Narrow" w:hAnsi="Arial Narrow" w:cs="Calibri"/>
          <w:sz w:val="22"/>
          <w:szCs w:val="22"/>
        </w:rPr>
        <w:t>pověřeného pracovníka</w:t>
      </w:r>
      <w:r w:rsidR="00405681">
        <w:rPr>
          <w:rStyle w:val="FontStyle39"/>
          <w:rFonts w:ascii="Arial Narrow" w:hAnsi="Arial Narrow" w:cs="Calibri"/>
          <w:sz w:val="22"/>
          <w:szCs w:val="22"/>
        </w:rPr>
        <w:t xml:space="preserve"> zadavatele</w:t>
      </w:r>
      <w:r w:rsidR="000F6F25" w:rsidRPr="000F6F25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05681">
        <w:rPr>
          <w:rStyle w:val="FontStyle39"/>
          <w:rFonts w:ascii="Arial Narrow" w:hAnsi="Arial Narrow" w:cs="Calibri"/>
          <w:sz w:val="22"/>
          <w:szCs w:val="22"/>
        </w:rPr>
        <w:t xml:space="preserve">§ 60 a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§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61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</w:t>
      </w:r>
    </w:p>
    <w:p w:rsidR="00326A11" w:rsidRDefault="00326A11" w:rsidP="00326A11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45041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0F6F25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65</w:t>
      </w:r>
      <w:r w:rsidR="00405681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 xml:space="preserve"> zákona č.</w:t>
      </w:r>
      <w:r w:rsidR="000F6F25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268/2015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 xml:space="preserve"> dle §67 a §</w:t>
      </w:r>
      <w:r w:rsidR="000F6F25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7E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BA0695" w:rsidRPr="001E3EA8" w:rsidRDefault="00BA0695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1E3EA8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1E3EA8">
        <w:rPr>
          <w:rStyle w:val="FontStyle39"/>
          <w:rFonts w:cs="Calibri"/>
          <w:sz w:val="24"/>
          <w:szCs w:val="24"/>
        </w:rPr>
        <w:t>.</w:t>
      </w:r>
    </w:p>
    <w:p w:rsidR="00BA0695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BA0695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BA0695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BA0695" w:rsidRPr="004D1C64" w:rsidRDefault="00BA0695" w:rsidP="00A42C9A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BA0695" w:rsidRPr="006C7100" w:rsidRDefault="00BA0695" w:rsidP="00A871C5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BA0695" w:rsidRDefault="00BA0695" w:rsidP="00A42C9A">
      <w:pPr>
        <w:rPr>
          <w:rFonts w:ascii="Arial Narrow" w:hAnsi="Arial Narrow" w:cs="Calibri"/>
          <w:u w:val="single"/>
        </w:rPr>
      </w:pPr>
    </w:p>
    <w:p w:rsidR="00BA0695" w:rsidRPr="00A871C5" w:rsidRDefault="00BA0695" w:rsidP="00A42C9A">
      <w:pPr>
        <w:rPr>
          <w:rFonts w:ascii="Arial Narrow" w:hAnsi="Arial Narrow" w:cs="Calibri"/>
          <w:b/>
        </w:rPr>
      </w:pPr>
      <w:r w:rsidRPr="00A871C5">
        <w:rPr>
          <w:rFonts w:ascii="Arial Narrow" w:hAnsi="Arial Narrow" w:cs="Calibri"/>
          <w:b/>
        </w:rPr>
        <w:t>Operační stůl: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A42C9A">
        <w:rPr>
          <w:rFonts w:ascii="Arial Narrow" w:hAnsi="Arial Narrow" w:cs="Calibri"/>
        </w:rPr>
        <w:t>perační stůl - základna s</w:t>
      </w:r>
      <w:r w:rsidR="000F6F25">
        <w:rPr>
          <w:rFonts w:ascii="Arial Narrow" w:hAnsi="Arial Narrow" w:cs="Calibri"/>
        </w:rPr>
        <w:t> </w:t>
      </w:r>
      <w:r w:rsidRPr="00A42C9A">
        <w:rPr>
          <w:rFonts w:ascii="Arial Narrow" w:hAnsi="Arial Narrow" w:cs="Calibri"/>
        </w:rPr>
        <w:t>2</w:t>
      </w:r>
      <w:r w:rsidR="000F6F25">
        <w:rPr>
          <w:rFonts w:ascii="Arial Narrow" w:hAnsi="Arial Narrow" w:cs="Calibri"/>
        </w:rPr>
        <w:t xml:space="preserve"> </w:t>
      </w:r>
      <w:r w:rsidRPr="00A42C9A">
        <w:rPr>
          <w:rFonts w:ascii="Arial Narrow" w:hAnsi="Arial Narrow" w:cs="Calibri"/>
        </w:rPr>
        <w:t>ks výměnných desek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A42C9A">
        <w:rPr>
          <w:rFonts w:ascii="Arial Narrow" w:hAnsi="Arial Narrow" w:cs="Calibri"/>
        </w:rPr>
        <w:t>esky musí být kompletně RTG transparentní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A42C9A">
        <w:rPr>
          <w:rFonts w:ascii="Arial Narrow" w:hAnsi="Arial Narrow" w:cs="Calibri"/>
        </w:rPr>
        <w:t>tůl i desky kompatibilní se současným vybavením na operačních sálech</w:t>
      </w:r>
      <w:ins w:id="1" w:author="Petrovská Zuzana" w:date="2015-06-10T16:11:00Z">
        <w:r w:rsidR="002935BC">
          <w:rPr>
            <w:rFonts w:ascii="Arial Narrow" w:hAnsi="Arial Narrow" w:cs="Calibri"/>
          </w:rPr>
          <w:t xml:space="preserve"> </w:t>
        </w:r>
      </w:ins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A42C9A">
        <w:rPr>
          <w:rFonts w:ascii="Arial Narrow" w:hAnsi="Arial Narrow" w:cs="Calibri"/>
        </w:rPr>
        <w:t>e každé desce je nutné dodat i transportní vozík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A42C9A">
        <w:rPr>
          <w:rFonts w:ascii="Arial Narrow" w:hAnsi="Arial Narrow" w:cs="Calibri"/>
        </w:rPr>
        <w:t> operačnímu stolu (základně) nutné dodat transportní vozík pro její snadnou přepravu, pokud jej nelze přemisťovat pomocí transportních vozíků s deskami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A42C9A">
        <w:rPr>
          <w:rFonts w:ascii="Arial Narrow" w:hAnsi="Arial Narrow" w:cs="Calibri"/>
        </w:rPr>
        <w:t>tůl musí být vhodný pro traumatologické a neurochirurgické výkony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A42C9A">
        <w:rPr>
          <w:rFonts w:ascii="Arial Narrow" w:hAnsi="Arial Narrow" w:cs="Calibri"/>
        </w:rPr>
        <w:t>esky musí být složeny z</w:t>
      </w:r>
      <w:ins w:id="2" w:author="Petrovská Zuzana" w:date="2015-06-10T16:15:00Z">
        <w:r w:rsidR="002935BC">
          <w:rPr>
            <w:rFonts w:ascii="Arial Narrow" w:hAnsi="Arial Narrow" w:cs="Calibri"/>
          </w:rPr>
          <w:t> </w:t>
        </w:r>
      </w:ins>
      <w:r w:rsidRPr="00A42C9A">
        <w:rPr>
          <w:rFonts w:ascii="Arial Narrow" w:hAnsi="Arial Narrow" w:cs="Calibri"/>
        </w:rPr>
        <w:t>min</w:t>
      </w:r>
      <w:ins w:id="3" w:author="Petrovská Zuzana" w:date="2015-06-10T16:15:00Z">
        <w:r w:rsidR="002935BC">
          <w:rPr>
            <w:rFonts w:ascii="Arial Narrow" w:hAnsi="Arial Narrow" w:cs="Calibri"/>
          </w:rPr>
          <w:t>.</w:t>
        </w:r>
      </w:ins>
      <w:r w:rsidRPr="00A42C9A">
        <w:rPr>
          <w:rFonts w:ascii="Arial Narrow" w:hAnsi="Arial Narrow" w:cs="Calibri"/>
        </w:rPr>
        <w:t xml:space="preserve"> 8 částí o celkové šíři stolu 540 mm</w:t>
      </w:r>
      <w:ins w:id="4" w:author="Petrovská Zuzana" w:date="2015-06-10T16:14:00Z">
        <w:r w:rsidR="002935BC">
          <w:rPr>
            <w:rFonts w:ascii="Arial Narrow" w:hAnsi="Arial Narrow" w:cs="Calibri"/>
          </w:rPr>
          <w:t xml:space="preserve"> </w:t>
        </w:r>
      </w:ins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z</w:t>
      </w:r>
      <w:r w:rsidRPr="00A42C9A">
        <w:rPr>
          <w:rFonts w:ascii="Arial Narrow" w:hAnsi="Arial Narrow" w:cs="Calibri"/>
        </w:rPr>
        <w:t>ádová část musí být složena ze min</w:t>
      </w:r>
      <w:ins w:id="5" w:author="Petrovská Zuzana" w:date="2015-06-10T16:15:00Z">
        <w:r w:rsidR="002935BC">
          <w:rPr>
            <w:rFonts w:ascii="Arial Narrow" w:hAnsi="Arial Narrow" w:cs="Calibri"/>
          </w:rPr>
          <w:t>.</w:t>
        </w:r>
      </w:ins>
      <w:r w:rsidRPr="00A42C9A">
        <w:rPr>
          <w:rFonts w:ascii="Arial Narrow" w:hAnsi="Arial Narrow" w:cs="Calibri"/>
        </w:rPr>
        <w:t xml:space="preserve"> 3 částí kvůli komfortu při operacích ramene - sundavací boční část zádové části kvůli lepšímu přístupu při operaci ramene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A42C9A">
        <w:rPr>
          <w:rFonts w:ascii="Arial Narrow" w:hAnsi="Arial Narrow" w:cs="Calibri"/>
        </w:rPr>
        <w:t xml:space="preserve">osnost stolu min. </w:t>
      </w:r>
      <w:smartTag w:uri="urn:schemas-microsoft-com:office:smarttags" w:element="metricconverter">
        <w:smartTagPr>
          <w:attr w:name="ProductID" w:val="300 kg"/>
        </w:smartTagPr>
        <w:r w:rsidRPr="00A42C9A">
          <w:rPr>
            <w:rFonts w:ascii="Arial Narrow" w:hAnsi="Arial Narrow" w:cs="Calibri"/>
          </w:rPr>
          <w:t>300 kg</w:t>
        </w:r>
      </w:smartTag>
      <w:r w:rsidRPr="00A42C9A">
        <w:rPr>
          <w:rFonts w:ascii="Arial Narrow" w:hAnsi="Arial Narrow" w:cs="Calibri"/>
        </w:rPr>
        <w:t xml:space="preserve"> ve všech nastavitelných polohách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o</w:t>
      </w:r>
      <w:r w:rsidRPr="00A42C9A">
        <w:rPr>
          <w:rFonts w:ascii="Arial Narrow" w:hAnsi="Arial Narrow" w:cs="Calibri"/>
        </w:rPr>
        <w:t>vládání stolu na bezdrátovém ovladači a záložní ovládání na noze stolu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>řipojování a odpojování jednotlivých segmentů operačního stolu bez nutnosti šroubování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j</w:t>
      </w:r>
      <w:r w:rsidRPr="00A42C9A">
        <w:rPr>
          <w:rFonts w:ascii="Arial Narrow" w:hAnsi="Arial Narrow" w:cs="Calibri"/>
        </w:rPr>
        <w:t>ednoduché odnímání jednotlivých částí stolu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>olohování operačního stolu pomocí elektromotorů a plynových vzpěr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A42C9A">
        <w:rPr>
          <w:rFonts w:ascii="Arial Narrow" w:hAnsi="Arial Narrow" w:cs="Calibri"/>
        </w:rPr>
        <w:t>aterální náklon stolu  28°</w:t>
      </w:r>
      <w:r w:rsidR="002935BC">
        <w:rPr>
          <w:rFonts w:ascii="Arial Narrow" w:hAnsi="Arial Narrow" w:cs="Calibri"/>
        </w:rPr>
        <w:t xml:space="preserve"> </w:t>
      </w:r>
    </w:p>
    <w:p w:rsidR="00BA0695" w:rsidRPr="00A42C9A" w:rsidRDefault="00BA0695" w:rsidP="00E67F6E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proofErr w:type="spellStart"/>
      <w:r w:rsidRPr="00A42C9A">
        <w:rPr>
          <w:rFonts w:ascii="Arial Narrow" w:hAnsi="Arial Narrow" w:cs="Calibri"/>
        </w:rPr>
        <w:t>Trendelenburg</w:t>
      </w:r>
      <w:proofErr w:type="spellEnd"/>
      <w:r w:rsidRPr="00A42C9A">
        <w:rPr>
          <w:rFonts w:ascii="Arial Narrow" w:hAnsi="Arial Narrow" w:cs="Calibri"/>
        </w:rPr>
        <w:t xml:space="preserve"> a Anti-</w:t>
      </w:r>
      <w:proofErr w:type="spellStart"/>
      <w:r w:rsidRPr="00A42C9A">
        <w:rPr>
          <w:rFonts w:ascii="Arial Narrow" w:hAnsi="Arial Narrow" w:cs="Calibri"/>
        </w:rPr>
        <w:t>Trendelenburg</w:t>
      </w:r>
      <w:proofErr w:type="spellEnd"/>
      <w:r w:rsidRPr="00A42C9A">
        <w:rPr>
          <w:rFonts w:ascii="Arial Narrow" w:hAnsi="Arial Narrow" w:cs="Calibri"/>
        </w:rPr>
        <w:t xml:space="preserve">  45°</w:t>
      </w:r>
      <w:r w:rsidR="00E67F6E">
        <w:rPr>
          <w:rFonts w:ascii="Arial Narrow" w:hAnsi="Arial Narrow" w:cs="Calibri"/>
        </w:rPr>
        <w:t xml:space="preserve"> </w:t>
      </w:r>
    </w:p>
    <w:p w:rsidR="00BA0695" w:rsidRPr="00A42C9A" w:rsidRDefault="00BA0695" w:rsidP="00E67F6E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A42C9A">
        <w:rPr>
          <w:rFonts w:ascii="Arial Narrow" w:hAnsi="Arial Narrow" w:cs="Calibri"/>
        </w:rPr>
        <w:t>ýškově stavitelný v rozsahu 620 – 1150 mm</w:t>
      </w:r>
      <w:r w:rsidR="00E67F6E">
        <w:rPr>
          <w:rFonts w:ascii="Arial Narrow" w:hAnsi="Arial Narrow" w:cs="Calibri"/>
        </w:rPr>
        <w:t xml:space="preserve"> </w:t>
      </w:r>
      <w:r w:rsidR="00E67F6E" w:rsidRPr="00E67F6E">
        <w:rPr>
          <w:rFonts w:ascii="Arial Narrow" w:hAnsi="Arial Narrow" w:cs="Calibri"/>
        </w:rPr>
        <w:t>(±10%</w:t>
      </w:r>
      <w:r w:rsidR="00E67F6E">
        <w:rPr>
          <w:rFonts w:ascii="Arial Narrow" w:hAnsi="Arial Narrow" w:cs="Calibri"/>
        </w:rPr>
        <w:t xml:space="preserve"> pro dolní i horní hodnotu</w:t>
      </w:r>
      <w:r w:rsidR="00E67F6E" w:rsidRPr="00E67F6E">
        <w:rPr>
          <w:rFonts w:ascii="Arial Narrow" w:hAnsi="Arial Narrow" w:cs="Calibri"/>
        </w:rPr>
        <w:t>)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>olohování zádové a nožní části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 xml:space="preserve">ostranní </w:t>
      </w:r>
      <w:proofErr w:type="spellStart"/>
      <w:r w:rsidRPr="00A42C9A">
        <w:rPr>
          <w:rFonts w:ascii="Arial Narrow" w:hAnsi="Arial Narrow" w:cs="Calibri"/>
        </w:rPr>
        <w:t>eurolišty</w:t>
      </w:r>
      <w:proofErr w:type="spellEnd"/>
      <w:r w:rsidRPr="00A42C9A">
        <w:rPr>
          <w:rFonts w:ascii="Arial Narrow" w:hAnsi="Arial Narrow" w:cs="Calibri"/>
        </w:rPr>
        <w:t xml:space="preserve"> pro upevnění příslušenství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A42C9A">
        <w:rPr>
          <w:rFonts w:ascii="Arial Narrow" w:hAnsi="Arial Narrow" w:cs="Calibri"/>
        </w:rPr>
        <w:t xml:space="preserve">orizontální posun desky stolu min. </w:t>
      </w:r>
      <w:smartTag w:uri="urn:schemas-microsoft-com:office:smarttags" w:element="metricconverter">
        <w:smartTagPr>
          <w:attr w:name="ProductID" w:val="350 mm"/>
        </w:smartTagPr>
        <w:r w:rsidRPr="00A42C9A">
          <w:rPr>
            <w:rFonts w:ascii="Arial Narrow" w:hAnsi="Arial Narrow" w:cs="Calibri"/>
          </w:rPr>
          <w:t>350 mm</w:t>
        </w:r>
      </w:smartTag>
      <w:r w:rsidRPr="00A42C9A">
        <w:rPr>
          <w:rFonts w:ascii="Arial Narrow" w:hAnsi="Arial Narrow" w:cs="Calibri"/>
        </w:rPr>
        <w:t xml:space="preserve"> pro snadné snímkování pomocí RTG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A42C9A">
        <w:rPr>
          <w:rFonts w:ascii="Arial Narrow" w:hAnsi="Arial Narrow" w:cs="Calibri"/>
        </w:rPr>
        <w:t>apájení ze sítě 230V/50Hz a z integrovaného akumulátoru</w:t>
      </w:r>
    </w:p>
    <w:p w:rsidR="00BA0695" w:rsidRPr="00A42C9A" w:rsidRDefault="00BA0695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i</w:t>
      </w:r>
      <w:r w:rsidRPr="00A42C9A">
        <w:rPr>
          <w:rFonts w:ascii="Arial Narrow" w:hAnsi="Arial Narrow" w:cs="Calibri"/>
        </w:rPr>
        <w:t>ndikace stavu baterií</w:t>
      </w:r>
    </w:p>
    <w:p w:rsidR="00BA0695" w:rsidRPr="00A871C5" w:rsidRDefault="00BA0695" w:rsidP="00A42C9A">
      <w:pPr>
        <w:rPr>
          <w:rFonts w:ascii="Arial Narrow" w:hAnsi="Arial Narrow" w:cs="Calibri"/>
          <w:b/>
        </w:rPr>
      </w:pPr>
      <w:r w:rsidRPr="00A871C5">
        <w:rPr>
          <w:rFonts w:ascii="Arial Narrow" w:hAnsi="Arial Narrow" w:cs="Calibri"/>
          <w:b/>
        </w:rPr>
        <w:t>Příslušenství: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r</w:t>
      </w:r>
      <w:r w:rsidRPr="00A42C9A">
        <w:rPr>
          <w:rFonts w:ascii="Arial Narrow" w:hAnsi="Arial Narrow" w:cs="Calibri"/>
        </w:rPr>
        <w:t>ám na připevnění držáku hlavy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A42C9A">
        <w:rPr>
          <w:rFonts w:ascii="Arial Narrow" w:hAnsi="Arial Narrow" w:cs="Calibri"/>
        </w:rPr>
        <w:t>ixace hlavy pomocí trojbodové svorky kompatibilní s nabízeným stolem a jeho příslušenstvím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A42C9A">
        <w:rPr>
          <w:rFonts w:ascii="Arial Narrow" w:hAnsi="Arial Narrow" w:cs="Calibri"/>
        </w:rPr>
        <w:t>oučástí fixace hlavy dodání i 2</w:t>
      </w:r>
      <w:ins w:id="6" w:author="Petrovská Zuzana" w:date="2015-06-10T16:32:00Z">
        <w:r w:rsidR="001E64DC">
          <w:rPr>
            <w:rFonts w:ascii="Arial Narrow" w:hAnsi="Arial Narrow" w:cs="Calibri"/>
          </w:rPr>
          <w:t xml:space="preserve"> </w:t>
        </w:r>
      </w:ins>
      <w:r w:rsidRPr="00A42C9A">
        <w:rPr>
          <w:rFonts w:ascii="Arial Narrow" w:hAnsi="Arial Narrow" w:cs="Calibri"/>
        </w:rPr>
        <w:t>ks sady hrotů (dětské, dospělé)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A42C9A">
        <w:rPr>
          <w:rFonts w:ascii="Arial Narrow" w:hAnsi="Arial Narrow" w:cs="Calibri"/>
        </w:rPr>
        <w:t xml:space="preserve">říslušenství na extenzi končetin – </w:t>
      </w:r>
      <w:proofErr w:type="spellStart"/>
      <w:r w:rsidRPr="00A42C9A">
        <w:rPr>
          <w:rFonts w:ascii="Arial Narrow" w:hAnsi="Arial Narrow" w:cs="Calibri"/>
        </w:rPr>
        <w:t>extezní</w:t>
      </w:r>
      <w:proofErr w:type="spellEnd"/>
      <w:r w:rsidRPr="00A42C9A">
        <w:rPr>
          <w:rFonts w:ascii="Arial Narrow" w:hAnsi="Arial Narrow" w:cs="Calibri"/>
        </w:rPr>
        <w:t xml:space="preserve"> rámy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A42C9A">
        <w:rPr>
          <w:rFonts w:ascii="Arial Narrow" w:hAnsi="Arial Narrow" w:cs="Calibri"/>
        </w:rPr>
        <w:t>ixace hlavy používanou při operaci ramene v pozici „plážové křeslo“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j</w:t>
      </w:r>
      <w:r w:rsidRPr="00A42C9A">
        <w:rPr>
          <w:rFonts w:ascii="Arial Narrow" w:hAnsi="Arial Narrow" w:cs="Calibri"/>
        </w:rPr>
        <w:t>ednotlivé části stolu lehce omyvatelné</w:t>
      </w:r>
    </w:p>
    <w:p w:rsidR="00BA0695" w:rsidRPr="00A42C9A" w:rsidRDefault="00BA0695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A42C9A">
        <w:rPr>
          <w:rFonts w:ascii="Arial Narrow" w:hAnsi="Arial Narrow" w:cs="Calibri"/>
        </w:rPr>
        <w:t>abíječka baterií</w:t>
      </w:r>
    </w:p>
    <w:p w:rsidR="00BA0695" w:rsidRPr="00A42C9A" w:rsidRDefault="00BA0695" w:rsidP="00A42C9A">
      <w:pPr>
        <w:rPr>
          <w:rFonts w:ascii="Arial Narrow" w:hAnsi="Arial Narrow" w:cs="Calibri"/>
        </w:rPr>
      </w:pPr>
    </w:p>
    <w:p w:rsidR="00BA0695" w:rsidRPr="00A871C5" w:rsidRDefault="00BA0695" w:rsidP="00A42C9A">
      <w:pPr>
        <w:rPr>
          <w:rFonts w:ascii="Arial Narrow" w:hAnsi="Arial Narrow" w:cs="Calibri"/>
          <w:b/>
          <w:u w:val="single"/>
        </w:rPr>
      </w:pPr>
      <w:r w:rsidRPr="00A871C5">
        <w:rPr>
          <w:rFonts w:ascii="Arial Narrow" w:hAnsi="Arial Narrow" w:cs="Calibri"/>
          <w:b/>
          <w:u w:val="single"/>
        </w:rPr>
        <w:t>Zvláštní požadavky:</w:t>
      </w:r>
    </w:p>
    <w:p w:rsidR="00BA0695" w:rsidRPr="00C56F5A" w:rsidRDefault="00BA0695" w:rsidP="00A42C9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  <w:rPrChange w:id="7" w:author="Roštejnský Milan" w:date="2015-07-23T12:26:00Z">
            <w:rPr>
              <w:rFonts w:ascii="Arial Narrow" w:hAnsi="Arial Narrow" w:cs="Calibri"/>
            </w:rPr>
          </w:rPrChange>
        </w:rPr>
      </w:pPr>
      <w:r w:rsidRPr="00C56F5A">
        <w:rPr>
          <w:rFonts w:ascii="Arial Narrow" w:hAnsi="Arial Narrow" w:cs="Calibri"/>
        </w:rPr>
        <w:t>Zadavatel požaduje instalaci p</w:t>
      </w:r>
      <w:r w:rsidRPr="00C56F5A">
        <w:rPr>
          <w:rFonts w:ascii="Arial Narrow" w:eastAsia="TimesNewRoman" w:hAnsi="Arial Narrow" w:cs="Calibri"/>
        </w:rPr>
        <w:t>ř</w:t>
      </w:r>
      <w:r w:rsidRPr="00C56F5A">
        <w:rPr>
          <w:rFonts w:ascii="Arial Narrow" w:hAnsi="Arial Narrow" w:cs="Calibri"/>
          <w:rPrChange w:id="8" w:author="Roštejnský Milan" w:date="2015-07-23T12:26:00Z">
            <w:rPr>
              <w:rFonts w:ascii="Arial Narrow" w:hAnsi="Arial Narrow" w:cs="Calibri"/>
            </w:rPr>
          </w:rPrChange>
        </w:rPr>
        <w:t>ístroje a jeho uvedení do provozu v</w:t>
      </w:r>
      <w:r w:rsidRPr="00C56F5A">
        <w:rPr>
          <w:rFonts w:ascii="Arial Narrow" w:eastAsia="TimesNewRoman" w:hAnsi="Arial Narrow" w:cs="Calibri"/>
          <w:rPrChange w:id="9" w:author="Roštejnský Milan" w:date="2015-07-23T12:26:00Z">
            <w:rPr>
              <w:rFonts w:ascii="Arial Narrow" w:eastAsia="TimesNewRoman" w:hAnsi="Arial Narrow" w:cs="Calibri"/>
            </w:rPr>
          </w:rPrChange>
        </w:rPr>
        <w:t>č</w:t>
      </w:r>
      <w:r w:rsidRPr="00C56F5A">
        <w:rPr>
          <w:rFonts w:ascii="Arial Narrow" w:hAnsi="Arial Narrow" w:cs="Calibri"/>
          <w:rPrChange w:id="10" w:author="Roštejnský Milan" w:date="2015-07-23T12:26:00Z">
            <w:rPr>
              <w:rFonts w:ascii="Arial Narrow" w:hAnsi="Arial Narrow" w:cs="Calibri"/>
            </w:rPr>
          </w:rPrChange>
        </w:rPr>
        <w:t>etn</w:t>
      </w:r>
      <w:r w:rsidRPr="00C56F5A">
        <w:rPr>
          <w:rFonts w:ascii="Arial Narrow" w:eastAsia="TimesNewRoman" w:hAnsi="Arial Narrow" w:cs="Calibri"/>
          <w:rPrChange w:id="11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ě </w:t>
      </w:r>
      <w:r w:rsidRPr="00C56F5A">
        <w:rPr>
          <w:rFonts w:ascii="Arial Narrow" w:hAnsi="Arial Narrow" w:cs="Calibri"/>
          <w:rPrChange w:id="12" w:author="Roštejnský Milan" w:date="2015-07-23T12:26:00Z">
            <w:rPr>
              <w:rFonts w:ascii="Arial Narrow" w:hAnsi="Arial Narrow" w:cs="Calibri"/>
            </w:rPr>
          </w:rPrChange>
        </w:rPr>
        <w:t>ov</w:t>
      </w:r>
      <w:r w:rsidRPr="00C56F5A">
        <w:rPr>
          <w:rFonts w:ascii="Arial Narrow" w:eastAsia="TimesNewRoman" w:hAnsi="Arial Narrow" w:cs="Calibri"/>
          <w:rPrChange w:id="13" w:author="Roštejnský Milan" w:date="2015-07-23T12:26:00Z">
            <w:rPr>
              <w:rFonts w:ascii="Arial Narrow" w:eastAsia="TimesNewRoman" w:hAnsi="Arial Narrow" w:cs="Calibri"/>
            </w:rPr>
          </w:rPrChange>
        </w:rPr>
        <w:t>ěř</w:t>
      </w:r>
      <w:r w:rsidRPr="00C56F5A">
        <w:rPr>
          <w:rFonts w:ascii="Arial Narrow" w:hAnsi="Arial Narrow" w:cs="Calibri"/>
          <w:rPrChange w:id="14" w:author="Roštejnský Milan" w:date="2015-07-23T12:26:00Z">
            <w:rPr>
              <w:rFonts w:ascii="Arial Narrow" w:hAnsi="Arial Narrow" w:cs="Calibri"/>
            </w:rPr>
          </w:rPrChange>
        </w:rPr>
        <w:t>ení jeho funk</w:t>
      </w:r>
      <w:r w:rsidRPr="00C56F5A">
        <w:rPr>
          <w:rFonts w:ascii="Arial Narrow" w:eastAsia="TimesNewRoman" w:hAnsi="Arial Narrow" w:cs="Calibri"/>
          <w:rPrChange w:id="15" w:author="Roštejnský Milan" w:date="2015-07-23T12:26:00Z">
            <w:rPr>
              <w:rFonts w:ascii="Arial Narrow" w:eastAsia="TimesNewRoman" w:hAnsi="Arial Narrow" w:cs="Calibri"/>
            </w:rPr>
          </w:rPrChange>
        </w:rPr>
        <w:t>č</w:t>
      </w:r>
      <w:r w:rsidRPr="00C56F5A">
        <w:rPr>
          <w:rFonts w:ascii="Arial Narrow" w:hAnsi="Arial Narrow" w:cs="Calibri"/>
          <w:rPrChange w:id="16" w:author="Roštejnský Milan" w:date="2015-07-23T12:26:00Z">
            <w:rPr>
              <w:rFonts w:ascii="Arial Narrow" w:hAnsi="Arial Narrow" w:cs="Calibri"/>
            </w:rPr>
          </w:rPrChange>
        </w:rPr>
        <w:t>nosti, provedení všech p</w:t>
      </w:r>
      <w:r w:rsidRPr="00C56F5A">
        <w:rPr>
          <w:rFonts w:ascii="Arial Narrow" w:eastAsia="TimesNewRoman" w:hAnsi="Arial Narrow" w:cs="Calibri"/>
          <w:rPrChange w:id="17" w:author="Roštejnský Milan" w:date="2015-07-23T12:26:00Z">
            <w:rPr>
              <w:rFonts w:ascii="Arial Narrow" w:eastAsia="TimesNewRoman" w:hAnsi="Arial Narrow" w:cs="Calibri"/>
            </w:rPr>
          </w:rPrChange>
        </w:rPr>
        <w:t>ř</w:t>
      </w:r>
      <w:r w:rsidRPr="00C56F5A">
        <w:rPr>
          <w:rFonts w:ascii="Arial Narrow" w:hAnsi="Arial Narrow" w:cs="Calibri"/>
          <w:rPrChange w:id="18" w:author="Roštejnský Milan" w:date="2015-07-23T12:26:00Z">
            <w:rPr>
              <w:rFonts w:ascii="Arial Narrow" w:hAnsi="Arial Narrow" w:cs="Calibri"/>
            </w:rPr>
          </w:rPrChange>
        </w:rPr>
        <w:t>edepsaných přejímacích zkoušek a test</w:t>
      </w:r>
      <w:r w:rsidRPr="00C56F5A">
        <w:rPr>
          <w:rFonts w:ascii="Arial Narrow" w:eastAsia="TimesNewRoman" w:hAnsi="Arial Narrow" w:cs="Calibri"/>
          <w:rPrChange w:id="19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ů (výchozí </w:t>
      </w:r>
      <w:proofErr w:type="spellStart"/>
      <w:r w:rsidRPr="00C56F5A">
        <w:rPr>
          <w:rFonts w:ascii="Arial Narrow" w:eastAsia="TimesNewRoman" w:hAnsi="Arial Narrow" w:cs="Calibri"/>
          <w:rPrChange w:id="20" w:author="Roštejnský Milan" w:date="2015-07-23T12:26:00Z">
            <w:rPr>
              <w:rFonts w:ascii="Arial Narrow" w:eastAsia="TimesNewRoman" w:hAnsi="Arial Narrow" w:cs="Calibri"/>
            </w:rPr>
          </w:rPrChange>
        </w:rPr>
        <w:t>elektrorevize</w:t>
      </w:r>
      <w:proofErr w:type="spellEnd"/>
      <w:r w:rsidRPr="00C56F5A">
        <w:rPr>
          <w:rFonts w:ascii="Arial Narrow" w:eastAsia="TimesNewRoman" w:hAnsi="Arial Narrow" w:cs="Calibri"/>
          <w:rPrChange w:id="21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 atd.)</w:t>
      </w:r>
      <w:r w:rsidRPr="00C56F5A">
        <w:rPr>
          <w:rFonts w:ascii="Arial Narrow" w:hAnsi="Arial Narrow" w:cs="Calibri"/>
          <w:rPrChange w:id="22" w:author="Roštejnský Milan" w:date="2015-07-23T12:26:00Z">
            <w:rPr>
              <w:rFonts w:ascii="Arial Narrow" w:hAnsi="Arial Narrow" w:cs="Calibri"/>
            </w:rPr>
          </w:rPrChange>
        </w:rPr>
        <w:t>, ov</w:t>
      </w:r>
      <w:r w:rsidRPr="00C56F5A">
        <w:rPr>
          <w:rFonts w:ascii="Arial Narrow" w:eastAsia="TimesNewRoman" w:hAnsi="Arial Narrow" w:cs="Calibri"/>
          <w:rPrChange w:id="23" w:author="Roštejnský Milan" w:date="2015-07-23T12:26:00Z">
            <w:rPr>
              <w:rFonts w:ascii="Arial Narrow" w:eastAsia="TimesNewRoman" w:hAnsi="Arial Narrow" w:cs="Calibri"/>
            </w:rPr>
          </w:rPrChange>
        </w:rPr>
        <w:t>ěř</w:t>
      </w:r>
      <w:r w:rsidRPr="00C56F5A">
        <w:rPr>
          <w:rFonts w:ascii="Arial Narrow" w:hAnsi="Arial Narrow" w:cs="Calibri"/>
          <w:rPrChange w:id="24" w:author="Roštejnský Milan" w:date="2015-07-23T12:26:00Z">
            <w:rPr>
              <w:rFonts w:ascii="Arial Narrow" w:hAnsi="Arial Narrow" w:cs="Calibri"/>
            </w:rPr>
          </w:rPrChange>
        </w:rPr>
        <w:t>ení deklarovaných technických parametr</w:t>
      </w:r>
      <w:r w:rsidRPr="00C56F5A">
        <w:rPr>
          <w:rFonts w:ascii="Arial Narrow" w:eastAsia="TimesNewRoman" w:hAnsi="Arial Narrow" w:cs="Calibri"/>
          <w:rPrChange w:id="25" w:author="Roštejnský Milan" w:date="2015-07-23T12:26:00Z">
            <w:rPr>
              <w:rFonts w:ascii="Arial Narrow" w:eastAsia="TimesNewRoman" w:hAnsi="Arial Narrow" w:cs="Calibri"/>
            </w:rPr>
          </w:rPrChange>
        </w:rPr>
        <w:t>ů. Př</w:t>
      </w:r>
      <w:r w:rsidRPr="00C56F5A">
        <w:rPr>
          <w:rFonts w:ascii="Arial Narrow" w:hAnsi="Arial Narrow" w:cs="Calibri"/>
          <w:rPrChange w:id="26" w:author="Roštejnský Milan" w:date="2015-07-23T12:26:00Z">
            <w:rPr>
              <w:rFonts w:ascii="Arial Narrow" w:hAnsi="Arial Narrow" w:cs="Calibri"/>
            </w:rPr>
          </w:rPrChange>
        </w:rPr>
        <w:t>edm</w:t>
      </w:r>
      <w:r w:rsidRPr="00C56F5A">
        <w:rPr>
          <w:rFonts w:ascii="Arial Narrow" w:eastAsia="TimesNewRoman" w:hAnsi="Arial Narrow" w:cs="Calibri"/>
          <w:rPrChange w:id="27" w:author="Roštejnský Milan" w:date="2015-07-23T12:26:00Z">
            <w:rPr>
              <w:rFonts w:ascii="Arial Narrow" w:eastAsia="TimesNewRoman" w:hAnsi="Arial Narrow" w:cs="Calibri"/>
            </w:rPr>
          </w:rPrChange>
        </w:rPr>
        <w:t>ě</w:t>
      </w:r>
      <w:r w:rsidRPr="00C56F5A">
        <w:rPr>
          <w:rFonts w:ascii="Arial Narrow" w:hAnsi="Arial Narrow" w:cs="Calibri"/>
          <w:rPrChange w:id="28" w:author="Roštejnský Milan" w:date="2015-07-23T12:26:00Z">
            <w:rPr>
              <w:rFonts w:ascii="Arial Narrow" w:hAnsi="Arial Narrow" w:cs="Calibri"/>
            </w:rPr>
          </w:rPrChange>
        </w:rPr>
        <w:t>t ve</w:t>
      </w:r>
      <w:r w:rsidRPr="00C56F5A">
        <w:rPr>
          <w:rFonts w:ascii="Arial Narrow" w:eastAsia="TimesNewRoman" w:hAnsi="Arial Narrow" w:cs="Calibri"/>
          <w:rPrChange w:id="29" w:author="Roštejnský Milan" w:date="2015-07-23T12:26:00Z">
            <w:rPr>
              <w:rFonts w:ascii="Arial Narrow" w:eastAsia="TimesNewRoman" w:hAnsi="Arial Narrow" w:cs="Calibri"/>
            </w:rPr>
          </w:rPrChange>
        </w:rPr>
        <w:t>ř</w:t>
      </w:r>
      <w:r w:rsidRPr="00C56F5A">
        <w:rPr>
          <w:rFonts w:ascii="Arial Narrow" w:hAnsi="Arial Narrow" w:cs="Calibri"/>
          <w:rPrChange w:id="30" w:author="Roštejnský Milan" w:date="2015-07-23T12:26:00Z">
            <w:rPr>
              <w:rFonts w:ascii="Arial Narrow" w:hAnsi="Arial Narrow" w:cs="Calibri"/>
            </w:rPr>
          </w:rPrChange>
        </w:rPr>
        <w:t>ejné zakázky musí spl</w:t>
      </w:r>
      <w:r w:rsidRPr="00C56F5A">
        <w:rPr>
          <w:rFonts w:ascii="Arial Narrow" w:eastAsia="TimesNewRoman" w:hAnsi="Arial Narrow" w:cs="Calibri"/>
          <w:rPrChange w:id="31" w:author="Roštejnský Milan" w:date="2015-07-23T12:26:00Z">
            <w:rPr>
              <w:rFonts w:ascii="Arial Narrow" w:eastAsia="TimesNewRoman" w:hAnsi="Arial Narrow" w:cs="Calibri"/>
            </w:rPr>
          </w:rPrChange>
        </w:rPr>
        <w:t>ň</w:t>
      </w:r>
      <w:r w:rsidRPr="00C56F5A">
        <w:rPr>
          <w:rFonts w:ascii="Arial Narrow" w:hAnsi="Arial Narrow" w:cs="Calibri"/>
          <w:rPrChange w:id="32" w:author="Roštejnský Milan" w:date="2015-07-23T12:26:00Z">
            <w:rPr>
              <w:rFonts w:ascii="Arial Narrow" w:hAnsi="Arial Narrow" w:cs="Calibri"/>
            </w:rPr>
          </w:rPrChange>
        </w:rPr>
        <w:t>ovat veškeré požadavky na n</w:t>
      </w:r>
      <w:r w:rsidRPr="00C56F5A">
        <w:rPr>
          <w:rFonts w:ascii="Arial Narrow" w:eastAsia="TimesNewRoman" w:hAnsi="Arial Narrow" w:cs="Calibri"/>
          <w:rPrChange w:id="33" w:author="Roštejnský Milan" w:date="2015-07-23T12:26:00Z">
            <w:rPr>
              <w:rFonts w:ascii="Arial Narrow" w:eastAsia="TimesNewRoman" w:hAnsi="Arial Narrow" w:cs="Calibri"/>
            </w:rPr>
          </w:rPrChange>
        </w:rPr>
        <w:t>ě</w:t>
      </w:r>
      <w:r w:rsidRPr="00C56F5A">
        <w:rPr>
          <w:rFonts w:ascii="Arial Narrow" w:hAnsi="Arial Narrow" w:cs="Calibri"/>
          <w:rPrChange w:id="34" w:author="Roštejnský Milan" w:date="2015-07-23T12:26:00Z">
            <w:rPr>
              <w:rFonts w:ascii="Arial Narrow" w:hAnsi="Arial Narrow" w:cs="Calibri"/>
            </w:rPr>
          </w:rPrChange>
        </w:rPr>
        <w:t>j kladené zákonnými p</w:t>
      </w:r>
      <w:r w:rsidRPr="00C56F5A">
        <w:rPr>
          <w:rFonts w:ascii="Arial Narrow" w:eastAsia="TimesNewRoman" w:hAnsi="Arial Narrow" w:cs="Calibri"/>
          <w:rPrChange w:id="35" w:author="Roštejnský Milan" w:date="2015-07-23T12:26:00Z">
            <w:rPr>
              <w:rFonts w:ascii="Arial Narrow" w:eastAsia="TimesNewRoman" w:hAnsi="Arial Narrow" w:cs="Calibri"/>
            </w:rPr>
          </w:rPrChange>
        </w:rPr>
        <w:t>ř</w:t>
      </w:r>
      <w:r w:rsidRPr="00C56F5A">
        <w:rPr>
          <w:rFonts w:ascii="Arial Narrow" w:hAnsi="Arial Narrow" w:cs="Calibri"/>
          <w:rPrChange w:id="36" w:author="Roštejnský Milan" w:date="2015-07-23T12:26:00Z">
            <w:rPr>
              <w:rFonts w:ascii="Arial Narrow" w:hAnsi="Arial Narrow" w:cs="Calibri"/>
            </w:rPr>
          </w:rPrChange>
        </w:rPr>
        <w:t xml:space="preserve">edpisy </w:t>
      </w:r>
      <w:r w:rsidRPr="00C56F5A">
        <w:rPr>
          <w:rFonts w:ascii="Arial Narrow" w:eastAsia="TimesNewRoman" w:hAnsi="Arial Narrow" w:cs="Calibri"/>
          <w:rPrChange w:id="37" w:author="Roštejnský Milan" w:date="2015-07-23T12:26:00Z">
            <w:rPr>
              <w:rFonts w:ascii="Arial Narrow" w:eastAsia="TimesNewRoman" w:hAnsi="Arial Narrow" w:cs="Calibri"/>
            </w:rPr>
          </w:rPrChange>
        </w:rPr>
        <w:t>Č</w:t>
      </w:r>
      <w:r w:rsidRPr="00C56F5A">
        <w:rPr>
          <w:rFonts w:ascii="Arial Narrow" w:hAnsi="Arial Narrow" w:cs="Calibri"/>
          <w:rPrChange w:id="38" w:author="Roštejnský Milan" w:date="2015-07-23T12:26:00Z">
            <w:rPr>
              <w:rFonts w:ascii="Arial Narrow" w:hAnsi="Arial Narrow" w:cs="Calibri"/>
            </w:rPr>
          </w:rPrChange>
        </w:rPr>
        <w:t>eské republiky.</w:t>
      </w:r>
    </w:p>
    <w:p w:rsidR="00BA0695" w:rsidRPr="00C56F5A" w:rsidRDefault="00BA0695" w:rsidP="00A42C9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C56F5A">
        <w:rPr>
          <w:rFonts w:ascii="Arial Narrow" w:hAnsi="Arial Narrow" w:cs="Calibri"/>
          <w:rPrChange w:id="39" w:author="Roštejnský Milan" w:date="2015-07-23T12:26:00Z">
            <w:rPr>
              <w:rFonts w:ascii="Arial Narrow" w:hAnsi="Arial Narrow" w:cs="Calibri"/>
            </w:rPr>
          </w:rPrChange>
        </w:rPr>
        <w:t xml:space="preserve">Zadavatel požaduje </w:t>
      </w:r>
      <w:r w:rsidR="00903A50" w:rsidRPr="00C56F5A">
        <w:rPr>
          <w:rFonts w:ascii="Arial Narrow" w:hAnsi="Arial Narrow" w:cs="Calibri"/>
          <w:rPrChange w:id="40" w:author="Roštejnský Milan" w:date="2015-07-23T12:26:00Z">
            <w:rPr>
              <w:rFonts w:ascii="Arial Narrow" w:hAnsi="Arial Narrow" w:cs="Calibri"/>
            </w:rPr>
          </w:rPrChange>
        </w:rPr>
        <w:t>instruktáž</w:t>
      </w:r>
      <w:r w:rsidRPr="00C56F5A">
        <w:rPr>
          <w:rFonts w:ascii="Arial Narrow" w:hAnsi="Arial Narrow" w:cs="Calibri"/>
          <w:rPrChange w:id="41" w:author="Roštejnský Milan" w:date="2015-07-23T12:26:00Z">
            <w:rPr>
              <w:rFonts w:ascii="Arial Narrow" w:hAnsi="Arial Narrow" w:cs="Calibri"/>
            </w:rPr>
          </w:rPrChange>
        </w:rPr>
        <w:t xml:space="preserve"> zaměstnanců</w:t>
      </w:r>
      <w:r w:rsidRPr="00C56F5A">
        <w:rPr>
          <w:rFonts w:ascii="Arial Narrow" w:eastAsia="TimesNewRoman" w:hAnsi="Arial Narrow" w:cs="Calibri"/>
          <w:rPrChange w:id="42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C56F5A">
        <w:rPr>
          <w:rFonts w:ascii="Arial Narrow" w:hAnsi="Arial Narrow" w:cs="Calibri"/>
          <w:rPrChange w:id="43" w:author="Roštejnský Milan" w:date="2015-07-23T12:26:00Z">
            <w:rPr>
              <w:rFonts w:ascii="Arial Narrow" w:hAnsi="Arial Narrow" w:cs="Calibri"/>
            </w:rPr>
          </w:rPrChange>
        </w:rPr>
        <w:t xml:space="preserve">zadavatele pro plné uživatelské užívání </w:t>
      </w:r>
      <w:r w:rsidRPr="00C56F5A">
        <w:rPr>
          <w:rFonts w:ascii="Arial Narrow" w:eastAsia="TimesNewRoman" w:hAnsi="Arial Narrow" w:cs="Calibri"/>
          <w:rPrChange w:id="44" w:author="Roštejnský Milan" w:date="2015-07-23T12:26:00Z">
            <w:rPr>
              <w:rFonts w:ascii="Arial Narrow" w:eastAsia="TimesNewRoman" w:hAnsi="Arial Narrow" w:cs="Calibri"/>
            </w:rPr>
          </w:rPrChange>
        </w:rPr>
        <w:t>přístroje</w:t>
      </w:r>
      <w:r w:rsidRPr="00C56F5A">
        <w:rPr>
          <w:rFonts w:ascii="Arial Narrow" w:hAnsi="Arial Narrow" w:cs="Calibri"/>
          <w:rPrChange w:id="45" w:author="Roštejnský Milan" w:date="2015-07-23T12:26:00Z">
            <w:rPr>
              <w:rFonts w:ascii="Arial Narrow" w:hAnsi="Arial Narrow" w:cs="Calibri"/>
            </w:rPr>
          </w:rPrChange>
        </w:rPr>
        <w:t xml:space="preserve"> a </w:t>
      </w:r>
      <w:r w:rsidR="00DD1824" w:rsidRPr="00C56F5A">
        <w:rPr>
          <w:rFonts w:ascii="Arial Narrow" w:hAnsi="Arial Narrow" w:cs="Calibri"/>
          <w:color w:val="000000"/>
        </w:rPr>
        <w:t>pro prová</w:t>
      </w:r>
      <w:r w:rsidR="00DD1824" w:rsidRPr="00C56F5A">
        <w:rPr>
          <w:rFonts w:ascii="Arial Narrow" w:eastAsia="TimesNewRoman" w:hAnsi="Arial Narrow" w:cs="Calibri"/>
          <w:color w:val="000000"/>
        </w:rPr>
        <w:t>dě</w:t>
      </w:r>
      <w:r w:rsidR="00DD1824" w:rsidRPr="00C56F5A">
        <w:rPr>
          <w:rFonts w:ascii="Arial Narrow" w:hAnsi="Arial Narrow" w:cs="Calibri"/>
          <w:color w:val="000000"/>
        </w:rPr>
        <w:t>ní instruktáží dalších pracovní</w:t>
      </w:r>
      <w:r w:rsidR="00DD1824" w:rsidRPr="00C56F5A">
        <w:rPr>
          <w:rFonts w:ascii="Arial Narrow" w:eastAsia="TimesNewRoman" w:hAnsi="Arial Narrow" w:cs="Calibri"/>
          <w:color w:val="000000"/>
        </w:rPr>
        <w:t xml:space="preserve">ků </w:t>
      </w:r>
      <w:r w:rsidR="00DD1824" w:rsidRPr="00C56F5A">
        <w:rPr>
          <w:rFonts w:ascii="Arial Narrow" w:hAnsi="Arial Narrow" w:cs="Calibri"/>
          <w:color w:val="000000"/>
        </w:rPr>
        <w:t xml:space="preserve">zadavatele. </w:t>
      </w:r>
    </w:p>
    <w:p w:rsidR="00BA0695" w:rsidRPr="00C56F5A" w:rsidRDefault="00BA0695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  <w:rPrChange w:id="46" w:author="Roštejnský Milan" w:date="2015-07-23T12:26:00Z">
            <w:rPr>
              <w:rFonts w:ascii="Arial Narrow" w:eastAsia="TimesNewRoman" w:hAnsi="Arial Narrow" w:cs="Calibri"/>
            </w:rPr>
          </w:rPrChange>
        </w:rPr>
      </w:pPr>
      <w:r w:rsidRPr="00C56F5A">
        <w:rPr>
          <w:rFonts w:ascii="Arial Narrow" w:hAnsi="Arial Narrow" w:cs="Calibri"/>
          <w:rPrChange w:id="47" w:author="Roštejnský Milan" w:date="2015-07-23T12:26:00Z">
            <w:rPr>
              <w:rFonts w:ascii="Arial Narrow" w:hAnsi="Arial Narrow" w:cs="Calibri"/>
            </w:rPr>
          </w:rPrChange>
        </w:rPr>
        <w:t>Sou</w:t>
      </w:r>
      <w:r w:rsidRPr="00C56F5A">
        <w:rPr>
          <w:rFonts w:ascii="Arial Narrow" w:eastAsia="TimesNewRoman" w:hAnsi="Arial Narrow" w:cs="Calibri"/>
          <w:rPrChange w:id="48" w:author="Roštejnský Milan" w:date="2015-07-23T12:26:00Z">
            <w:rPr>
              <w:rFonts w:ascii="Arial Narrow" w:eastAsia="TimesNewRoman" w:hAnsi="Arial Narrow" w:cs="Calibri"/>
            </w:rPr>
          </w:rPrChange>
        </w:rPr>
        <w:t>č</w:t>
      </w:r>
      <w:r w:rsidRPr="00C56F5A">
        <w:rPr>
          <w:rFonts w:ascii="Arial Narrow" w:hAnsi="Arial Narrow" w:cs="Calibri"/>
          <w:rPrChange w:id="49" w:author="Roštejnský Milan" w:date="2015-07-23T12:26:00Z">
            <w:rPr>
              <w:rFonts w:ascii="Arial Narrow" w:hAnsi="Arial Narrow" w:cs="Calibri"/>
            </w:rPr>
          </w:rPrChange>
        </w:rPr>
        <w:t xml:space="preserve">ástí dodávky musí být </w:t>
      </w:r>
      <w:r w:rsidRPr="00C56F5A">
        <w:rPr>
          <w:rFonts w:ascii="Arial Narrow" w:eastAsia="TimesNewRoman" w:hAnsi="Arial Narrow" w:cs="Calibri"/>
          <w:rPrChange w:id="50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C56F5A">
        <w:rPr>
          <w:rFonts w:ascii="Arial Narrow" w:eastAsia="TimesNewRoman" w:hAnsi="Arial Narrow" w:cs="Calibri"/>
          <w:rPrChange w:id="51" w:author="Roštejnský Milan" w:date="2015-07-23T12:26:00Z">
            <w:rPr>
              <w:rFonts w:ascii="Arial Narrow" w:eastAsia="TimesNewRoman" w:hAnsi="Arial Narrow" w:cs="Calibri"/>
            </w:rPr>
          </w:rPrChange>
        </w:rPr>
        <w:t>declaration</w:t>
      </w:r>
      <w:proofErr w:type="spellEnd"/>
      <w:r w:rsidRPr="00C56F5A">
        <w:rPr>
          <w:rFonts w:ascii="Arial Narrow" w:eastAsia="TimesNewRoman" w:hAnsi="Arial Narrow" w:cs="Calibri"/>
          <w:rPrChange w:id="52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) a další dle zákona 123/2000 Sb. ve znění pozdějších předpisů a nařízení vlády ČR č. 336/2004 Sb. ve znění pozdějších předpisů, v případě zařízení se zdroji ion. </w:t>
      </w:r>
      <w:proofErr w:type="gramStart"/>
      <w:r w:rsidRPr="00C56F5A">
        <w:rPr>
          <w:rFonts w:ascii="Arial Narrow" w:eastAsia="TimesNewRoman" w:hAnsi="Arial Narrow" w:cs="Calibri"/>
          <w:rPrChange w:id="53" w:author="Roštejnský Milan" w:date="2015-07-23T12:26:00Z">
            <w:rPr>
              <w:rFonts w:ascii="Arial Narrow" w:eastAsia="TimesNewRoman" w:hAnsi="Arial Narrow" w:cs="Calibri"/>
            </w:rPr>
          </w:rPrChange>
        </w:rPr>
        <w:t>záření</w:t>
      </w:r>
      <w:proofErr w:type="gramEnd"/>
      <w:r w:rsidRPr="00C56F5A">
        <w:rPr>
          <w:rFonts w:ascii="Arial Narrow" w:eastAsia="TimesNewRoman" w:hAnsi="Arial Narrow" w:cs="Calibri"/>
          <w:rPrChange w:id="54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 i  dokumentaci dle z. č.18/1997 Sb. a prováděcích předpisů zejména </w:t>
      </w:r>
      <w:proofErr w:type="spellStart"/>
      <w:r w:rsidRPr="00C56F5A">
        <w:rPr>
          <w:rFonts w:ascii="Arial Narrow" w:eastAsia="TimesNewRoman" w:hAnsi="Arial Narrow" w:cs="Calibri"/>
          <w:rPrChange w:id="55" w:author="Roštejnský Milan" w:date="2015-07-23T12:26:00Z">
            <w:rPr>
              <w:rFonts w:ascii="Arial Narrow" w:eastAsia="TimesNewRoman" w:hAnsi="Arial Narrow" w:cs="Calibri"/>
            </w:rPr>
          </w:rPrChange>
        </w:rPr>
        <w:t>vyhl</w:t>
      </w:r>
      <w:proofErr w:type="spellEnd"/>
      <w:r w:rsidRPr="00C56F5A">
        <w:rPr>
          <w:rFonts w:ascii="Arial Narrow" w:eastAsia="TimesNewRoman" w:hAnsi="Arial Narrow" w:cs="Calibri"/>
          <w:rPrChange w:id="56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. č.307/2002 v posledním znění. </w:t>
      </w:r>
    </w:p>
    <w:p w:rsidR="00BA0695" w:rsidRPr="00C56F5A" w:rsidRDefault="00BA0695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  <w:rPrChange w:id="57" w:author="Roštejnský Milan" w:date="2015-07-23T12:26:00Z">
            <w:rPr>
              <w:rFonts w:ascii="Arial Narrow" w:eastAsia="TimesNewRoman" w:hAnsi="Arial Narrow" w:cs="Calibri"/>
            </w:rPr>
          </w:rPrChange>
        </w:rPr>
      </w:pPr>
      <w:r w:rsidRPr="00C56F5A">
        <w:rPr>
          <w:rFonts w:ascii="Arial Narrow" w:hAnsi="Arial Narrow" w:cs="Calibri"/>
          <w:rPrChange w:id="58" w:author="Roštejnský Milan" w:date="2015-07-23T12:26:00Z">
            <w:rPr>
              <w:rFonts w:ascii="Arial Narrow" w:hAnsi="Arial Narrow" w:cs="Calibri"/>
            </w:rPr>
          </w:rPrChange>
        </w:rPr>
        <w:t xml:space="preserve">Dodavatel </w:t>
      </w:r>
      <w:r w:rsidRPr="00C56F5A">
        <w:rPr>
          <w:rFonts w:ascii="Arial Narrow" w:eastAsia="TimesNewRoman" w:hAnsi="Arial Narrow" w:cs="Calibri"/>
          <w:rPrChange w:id="59" w:author="Roštejnský Milan" w:date="2015-07-23T12:26:00Z">
            <w:rPr>
              <w:rFonts w:ascii="Arial Narrow" w:eastAsia="TimesNewRoman" w:hAnsi="Arial Narrow" w:cs="Calibri"/>
            </w:rPr>
          </w:rPrChange>
        </w:rPr>
        <w:t xml:space="preserve">uvede na faktuře k veškerému softwarovému vybavení všech komponent dodávky přesnou specifikaci SW - výrobce (držitele autorských práv), název, verzi, edici, lokalizaci, bitovou verzi, licenční typ. Dále dodavatel předá licenční certifikáty, licenční čísla a licenční ujednání (EULA apod.) k veškerému softwarovému vybavení všech komponent dodávky. </w:t>
      </w:r>
    </w:p>
    <w:p w:rsidR="00BA0695" w:rsidRPr="00C56F5A" w:rsidRDefault="00BA0695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  <w:rPrChange w:id="60" w:author="Roštejnský Milan" w:date="2015-07-23T12:26:00Z">
            <w:rPr>
              <w:rFonts w:ascii="Arial Narrow" w:eastAsia="TimesNewRoman" w:hAnsi="Arial Narrow" w:cs="Calibri"/>
            </w:rPr>
          </w:rPrChange>
        </w:rPr>
      </w:pPr>
      <w:r w:rsidRPr="00C56F5A">
        <w:rPr>
          <w:rFonts w:ascii="Arial Narrow" w:hAnsi="Arial Narrow" w:cs="Calibri"/>
          <w:rPrChange w:id="61" w:author="Roštejnský Milan" w:date="2015-07-23T12:26:00Z">
            <w:rPr>
              <w:rFonts w:ascii="Arial Narrow" w:hAnsi="Arial Narrow" w:cs="Calibri"/>
            </w:rPr>
          </w:rPrChange>
        </w:rPr>
        <w:t>Záruční doba v trvání min. 36 měsíců</w:t>
      </w:r>
    </w:p>
    <w:p w:rsidR="00BA0695" w:rsidRPr="00C56F5A" w:rsidRDefault="00BA0695" w:rsidP="00A42C9A">
      <w:pPr>
        <w:pStyle w:val="Odstavecseseznamem"/>
        <w:ind w:left="0"/>
        <w:outlineLvl w:val="0"/>
        <w:rPr>
          <w:rFonts w:ascii="Arial Narrow" w:hAnsi="Arial Narrow" w:cs="Calibri"/>
          <w:bCs/>
          <w:u w:val="single"/>
          <w:rPrChange w:id="62" w:author="Roštejnský Milan" w:date="2015-07-23T12:26:00Z">
            <w:rPr>
              <w:rFonts w:ascii="Arial Narrow" w:hAnsi="Arial Narrow" w:cs="Calibri"/>
              <w:bCs/>
              <w:u w:val="single"/>
            </w:rPr>
          </w:rPrChange>
        </w:rPr>
      </w:pPr>
    </w:p>
    <w:p w:rsidR="00BA0695" w:rsidRPr="00A871C5" w:rsidRDefault="00BA0695" w:rsidP="00A42C9A">
      <w:pPr>
        <w:rPr>
          <w:rFonts w:ascii="Arial Narrow" w:hAnsi="Arial Narrow" w:cs="Calibri"/>
          <w:b/>
          <w:u w:val="single"/>
        </w:rPr>
      </w:pPr>
      <w:r w:rsidRPr="00A871C5">
        <w:rPr>
          <w:rFonts w:ascii="Arial Narrow" w:hAnsi="Arial Narrow" w:cs="Calibri"/>
          <w:b/>
          <w:u w:val="single"/>
        </w:rPr>
        <w:lastRenderedPageBreak/>
        <w:t>Požadavek na úpravu pracovišt</w:t>
      </w:r>
      <w:r w:rsidRPr="00A871C5">
        <w:rPr>
          <w:rFonts w:ascii="Arial Narrow" w:eastAsia="TimesNewRoman" w:hAnsi="Arial Narrow" w:cs="Calibri"/>
          <w:b/>
          <w:u w:val="single"/>
        </w:rPr>
        <w:t>ě</w:t>
      </w:r>
      <w:r w:rsidRPr="00A871C5">
        <w:rPr>
          <w:rFonts w:ascii="Arial Narrow" w:hAnsi="Arial Narrow" w:cs="Calibri"/>
          <w:b/>
          <w:u w:val="single"/>
        </w:rPr>
        <w:t>:</w:t>
      </w:r>
    </w:p>
    <w:p w:rsidR="00BA0695" w:rsidRPr="00A42C9A" w:rsidRDefault="00BA0695" w:rsidP="00A42C9A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A42C9A">
        <w:rPr>
          <w:rFonts w:ascii="Arial Narrow" w:hAnsi="Arial Narrow" w:cs="Calibri"/>
          <w:color w:val="auto"/>
          <w:sz w:val="22"/>
          <w:szCs w:val="22"/>
        </w:rPr>
        <w:t>Dodavatel uvede, zda montáž, instalace a provoz dodávané zdravotnické techniky vyžadují splnit určité zvláštní podmínky ze strany KZ, a.s. (např. z hlediska elektrického napětí a proudu, v</w:t>
      </w:r>
      <w:r>
        <w:rPr>
          <w:rFonts w:ascii="Arial Narrow" w:hAnsi="Arial Narrow" w:cs="Calibri"/>
          <w:color w:val="auto"/>
          <w:sz w:val="22"/>
          <w:szCs w:val="22"/>
        </w:rPr>
        <w:t>ody, medicinálních plynů apod.).</w:t>
      </w:r>
      <w:r w:rsidRPr="00A42C9A">
        <w:rPr>
          <w:rFonts w:ascii="Arial Narrow" w:hAnsi="Arial Narrow" w:cs="Calibri"/>
          <w:color w:val="auto"/>
          <w:sz w:val="22"/>
          <w:szCs w:val="22"/>
        </w:rPr>
        <w:t xml:space="preserve"> </w:t>
      </w:r>
      <w:r>
        <w:rPr>
          <w:rFonts w:ascii="Arial Narrow" w:hAnsi="Arial Narrow" w:cs="Calibri"/>
          <w:color w:val="auto"/>
          <w:sz w:val="22"/>
          <w:szCs w:val="22"/>
        </w:rPr>
        <w:t>V</w:t>
      </w:r>
      <w:r w:rsidRPr="00A42C9A">
        <w:rPr>
          <w:rFonts w:ascii="Arial Narrow" w:hAnsi="Arial Narrow" w:cs="Calibri"/>
          <w:color w:val="auto"/>
          <w:sz w:val="22"/>
          <w:szCs w:val="22"/>
        </w:rPr>
        <w:t xml:space="preserve"> případě že ano</w:t>
      </w:r>
      <w:r>
        <w:rPr>
          <w:rFonts w:ascii="Arial Narrow" w:hAnsi="Arial Narrow" w:cs="Calibri"/>
          <w:color w:val="auto"/>
          <w:sz w:val="22"/>
          <w:szCs w:val="22"/>
        </w:rPr>
        <w:t>,</w:t>
      </w:r>
      <w:r w:rsidRPr="00A42C9A">
        <w:rPr>
          <w:rFonts w:ascii="Arial Narrow" w:hAnsi="Arial Narrow" w:cs="Calibri"/>
          <w:color w:val="auto"/>
          <w:sz w:val="22"/>
          <w:szCs w:val="22"/>
        </w:rPr>
        <w:t xml:space="preserve"> uvede jaké, dále uvede prostorové nároky pro instalaci a provoz přístroje, váhu a podobné údaje.</w:t>
      </w:r>
    </w:p>
    <w:p w:rsidR="00BA0695" w:rsidRDefault="00BA0695" w:rsidP="00A42C9A">
      <w:pPr>
        <w:pStyle w:val="Default"/>
        <w:spacing w:before="120"/>
        <w:ind w:left="360"/>
        <w:rPr>
          <w:rFonts w:ascii="Arial Narrow" w:hAnsi="Arial Narrow" w:cs="Calibri"/>
          <w:b/>
          <w:color w:val="auto"/>
          <w:sz w:val="22"/>
          <w:szCs w:val="22"/>
        </w:rPr>
      </w:pPr>
    </w:p>
    <w:p w:rsidR="00BA0695" w:rsidRPr="00A42C9A" w:rsidRDefault="00BA0695" w:rsidP="00B73E9D">
      <w:pPr>
        <w:pStyle w:val="Default"/>
        <w:spacing w:before="120"/>
        <w:ind w:left="360" w:hanging="360"/>
        <w:rPr>
          <w:rFonts w:ascii="Arial Narrow" w:hAnsi="Arial Narrow" w:cs="Calibri"/>
          <w:b/>
          <w:color w:val="auto"/>
          <w:sz w:val="22"/>
          <w:szCs w:val="22"/>
        </w:rPr>
      </w:pPr>
      <w:r w:rsidRPr="00A42C9A">
        <w:rPr>
          <w:rFonts w:ascii="Arial Narrow" w:hAnsi="Arial Narrow" w:cs="Calibri"/>
          <w:b/>
          <w:color w:val="auto"/>
          <w:sz w:val="22"/>
          <w:szCs w:val="22"/>
        </w:rPr>
        <w:t xml:space="preserve">Potřebné podklady dodá zadavatel na vyžádání. </w:t>
      </w:r>
    </w:p>
    <w:p w:rsidR="00BA0695" w:rsidRPr="00A42C9A" w:rsidRDefault="00BA0695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BA0695" w:rsidRPr="00A42C9A" w:rsidSect="004B45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FF" w:rsidRDefault="00365FFF" w:rsidP="0094187F">
      <w:pPr>
        <w:spacing w:after="0" w:line="240" w:lineRule="auto"/>
      </w:pPr>
      <w:r>
        <w:separator/>
      </w:r>
    </w:p>
  </w:endnote>
  <w:endnote w:type="continuationSeparator" w:id="0">
    <w:p w:rsidR="00365FFF" w:rsidRDefault="00365FFF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Pr="003F3FC1" w:rsidRDefault="00BA0695" w:rsidP="009F6E33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="00DD1824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="00DD1824" w:rsidRPr="003F3FC1">
      <w:rPr>
        <w:rFonts w:ascii="Arial Narrow" w:hAnsi="Arial Narrow" w:cs="Calibri"/>
        <w:sz w:val="16"/>
        <w:szCs w:val="16"/>
      </w:rPr>
      <w:fldChar w:fldCharType="separate"/>
    </w:r>
    <w:r w:rsidR="00C56F5A">
      <w:rPr>
        <w:rFonts w:ascii="Arial Narrow" w:hAnsi="Arial Narrow" w:cs="Calibri"/>
        <w:noProof/>
        <w:sz w:val="16"/>
        <w:szCs w:val="16"/>
      </w:rPr>
      <w:t>2</w:t>
    </w:r>
    <w:r w:rsidR="00DD1824"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="00DD1824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="00DD1824" w:rsidRPr="003F3FC1">
      <w:rPr>
        <w:rFonts w:ascii="Arial Narrow" w:hAnsi="Arial Narrow" w:cs="Calibri"/>
        <w:sz w:val="16"/>
        <w:szCs w:val="16"/>
      </w:rPr>
      <w:fldChar w:fldCharType="separate"/>
    </w:r>
    <w:r w:rsidR="00C56F5A">
      <w:rPr>
        <w:rFonts w:ascii="Arial Narrow" w:hAnsi="Arial Narrow" w:cs="Calibri"/>
        <w:noProof/>
        <w:sz w:val="16"/>
        <w:szCs w:val="16"/>
      </w:rPr>
      <w:t>4</w:t>
    </w:r>
    <w:r w:rsidR="00DD1824" w:rsidRPr="003F3FC1">
      <w:rPr>
        <w:rFonts w:ascii="Arial Narrow" w:hAnsi="Arial Narrow" w:cs="Calibri"/>
        <w:sz w:val="16"/>
        <w:szCs w:val="16"/>
      </w:rPr>
      <w:fldChar w:fldCharType="end"/>
    </w:r>
  </w:p>
  <w:p w:rsidR="00BA0695" w:rsidRDefault="00BA0695">
    <w:pPr>
      <w:pStyle w:val="Zpat"/>
    </w:pPr>
  </w:p>
  <w:p w:rsidR="00BA0695" w:rsidRDefault="00BA069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FF" w:rsidRDefault="00365FFF" w:rsidP="0094187F">
      <w:pPr>
        <w:spacing w:after="0" w:line="240" w:lineRule="auto"/>
      </w:pPr>
      <w:r>
        <w:separator/>
      </w:r>
    </w:p>
  </w:footnote>
  <w:footnote w:type="continuationSeparator" w:id="0">
    <w:p w:rsidR="00365FFF" w:rsidRDefault="00365FFF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326A11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95" w:rsidRDefault="00BA06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1B53A2"/>
    <w:multiLevelType w:val="hybridMultilevel"/>
    <w:tmpl w:val="78D02F4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521080"/>
    <w:multiLevelType w:val="hybridMultilevel"/>
    <w:tmpl w:val="890CF93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61556"/>
    <w:multiLevelType w:val="hybridMultilevel"/>
    <w:tmpl w:val="CAFE300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9"/>
  </w:num>
  <w:num w:numId="5">
    <w:abstractNumId w:val="8"/>
  </w:num>
  <w:num w:numId="6">
    <w:abstractNumId w:val="36"/>
  </w:num>
  <w:num w:numId="7">
    <w:abstractNumId w:val="13"/>
  </w:num>
  <w:num w:numId="8">
    <w:abstractNumId w:val="11"/>
  </w:num>
  <w:num w:numId="9">
    <w:abstractNumId w:val="39"/>
  </w:num>
  <w:num w:numId="10">
    <w:abstractNumId w:val="38"/>
  </w:num>
  <w:num w:numId="11">
    <w:abstractNumId w:val="25"/>
  </w:num>
  <w:num w:numId="12">
    <w:abstractNumId w:val="17"/>
  </w:num>
  <w:num w:numId="13">
    <w:abstractNumId w:val="15"/>
  </w:num>
  <w:num w:numId="14">
    <w:abstractNumId w:val="24"/>
  </w:num>
  <w:num w:numId="15">
    <w:abstractNumId w:val="3"/>
  </w:num>
  <w:num w:numId="16">
    <w:abstractNumId w:val="16"/>
  </w:num>
  <w:num w:numId="17">
    <w:abstractNumId w:val="37"/>
  </w:num>
  <w:num w:numId="18">
    <w:abstractNumId w:val="6"/>
  </w:num>
  <w:num w:numId="19">
    <w:abstractNumId w:val="22"/>
  </w:num>
  <w:num w:numId="20">
    <w:abstractNumId w:val="23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2"/>
  </w:num>
  <w:num w:numId="26">
    <w:abstractNumId w:val="21"/>
  </w:num>
  <w:num w:numId="27">
    <w:abstractNumId w:val="28"/>
  </w:num>
  <w:num w:numId="28">
    <w:abstractNumId w:val="27"/>
  </w:num>
  <w:num w:numId="29">
    <w:abstractNumId w:val="30"/>
  </w:num>
  <w:num w:numId="30">
    <w:abstractNumId w:val="10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3"/>
  </w:num>
  <w:num w:numId="40">
    <w:abstractNumId w:val="31"/>
  </w:num>
  <w:num w:numId="41">
    <w:abstractNumId w:val="26"/>
  </w:num>
  <w:num w:numId="42">
    <w:abstractNumId w:val="29"/>
  </w:num>
  <w:num w:numId="43">
    <w:abstractNumId w:val="1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17056"/>
    <w:rsid w:val="00035888"/>
    <w:rsid w:val="0003609B"/>
    <w:rsid w:val="00080E7A"/>
    <w:rsid w:val="00084930"/>
    <w:rsid w:val="000912F4"/>
    <w:rsid w:val="0009281D"/>
    <w:rsid w:val="000A0AD7"/>
    <w:rsid w:val="000C672A"/>
    <w:rsid w:val="000F30F9"/>
    <w:rsid w:val="000F6F25"/>
    <w:rsid w:val="00100F9F"/>
    <w:rsid w:val="00120A5B"/>
    <w:rsid w:val="001221D0"/>
    <w:rsid w:val="00125654"/>
    <w:rsid w:val="00130476"/>
    <w:rsid w:val="00132405"/>
    <w:rsid w:val="001436C2"/>
    <w:rsid w:val="00147AE8"/>
    <w:rsid w:val="0015553C"/>
    <w:rsid w:val="001615AF"/>
    <w:rsid w:val="00163CD4"/>
    <w:rsid w:val="001861F3"/>
    <w:rsid w:val="001963C7"/>
    <w:rsid w:val="001A0406"/>
    <w:rsid w:val="001D63E4"/>
    <w:rsid w:val="001E3EA8"/>
    <w:rsid w:val="001E64DC"/>
    <w:rsid w:val="001F4B3D"/>
    <w:rsid w:val="00202463"/>
    <w:rsid w:val="00205D05"/>
    <w:rsid w:val="002154EC"/>
    <w:rsid w:val="00235ACD"/>
    <w:rsid w:val="00237EA7"/>
    <w:rsid w:val="00242FBA"/>
    <w:rsid w:val="002507D9"/>
    <w:rsid w:val="00254E99"/>
    <w:rsid w:val="00271D57"/>
    <w:rsid w:val="00283300"/>
    <w:rsid w:val="002935BC"/>
    <w:rsid w:val="00296982"/>
    <w:rsid w:val="00297257"/>
    <w:rsid w:val="002A47B8"/>
    <w:rsid w:val="002B6598"/>
    <w:rsid w:val="002B6D33"/>
    <w:rsid w:val="002C623D"/>
    <w:rsid w:val="002D7CF4"/>
    <w:rsid w:val="002E356D"/>
    <w:rsid w:val="002E474D"/>
    <w:rsid w:val="002F2620"/>
    <w:rsid w:val="002F656C"/>
    <w:rsid w:val="00326A11"/>
    <w:rsid w:val="00334D27"/>
    <w:rsid w:val="00344568"/>
    <w:rsid w:val="00365FFF"/>
    <w:rsid w:val="003744B6"/>
    <w:rsid w:val="00383955"/>
    <w:rsid w:val="00390C8E"/>
    <w:rsid w:val="003A76C0"/>
    <w:rsid w:val="003B45CE"/>
    <w:rsid w:val="003B75E9"/>
    <w:rsid w:val="003C7E59"/>
    <w:rsid w:val="003F3FC1"/>
    <w:rsid w:val="004012AD"/>
    <w:rsid w:val="00405681"/>
    <w:rsid w:val="00407119"/>
    <w:rsid w:val="00425DD3"/>
    <w:rsid w:val="00432FDA"/>
    <w:rsid w:val="00447EC2"/>
    <w:rsid w:val="0045041B"/>
    <w:rsid w:val="00460C24"/>
    <w:rsid w:val="004A7183"/>
    <w:rsid w:val="004B45F0"/>
    <w:rsid w:val="004B5AA9"/>
    <w:rsid w:val="004C29B2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0044"/>
    <w:rsid w:val="006C7100"/>
    <w:rsid w:val="00726AF4"/>
    <w:rsid w:val="00735064"/>
    <w:rsid w:val="0073561B"/>
    <w:rsid w:val="0074264E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3015A"/>
    <w:rsid w:val="008361FB"/>
    <w:rsid w:val="008434C0"/>
    <w:rsid w:val="00852140"/>
    <w:rsid w:val="00863568"/>
    <w:rsid w:val="008B143B"/>
    <w:rsid w:val="008D2A07"/>
    <w:rsid w:val="008E145D"/>
    <w:rsid w:val="008F45EB"/>
    <w:rsid w:val="00902950"/>
    <w:rsid w:val="00903A50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C1D3C"/>
    <w:rsid w:val="009E3F36"/>
    <w:rsid w:val="009F1406"/>
    <w:rsid w:val="009F63A2"/>
    <w:rsid w:val="009F6E33"/>
    <w:rsid w:val="00A03B2F"/>
    <w:rsid w:val="00A32883"/>
    <w:rsid w:val="00A37531"/>
    <w:rsid w:val="00A42C9A"/>
    <w:rsid w:val="00A42DD7"/>
    <w:rsid w:val="00A53717"/>
    <w:rsid w:val="00A871C5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354F3"/>
    <w:rsid w:val="00B57452"/>
    <w:rsid w:val="00B73E9D"/>
    <w:rsid w:val="00B8121A"/>
    <w:rsid w:val="00BA0695"/>
    <w:rsid w:val="00BA3076"/>
    <w:rsid w:val="00BA5971"/>
    <w:rsid w:val="00BC0D12"/>
    <w:rsid w:val="00C15353"/>
    <w:rsid w:val="00C2257E"/>
    <w:rsid w:val="00C2470D"/>
    <w:rsid w:val="00C264F0"/>
    <w:rsid w:val="00C521D9"/>
    <w:rsid w:val="00C56F5A"/>
    <w:rsid w:val="00C80E34"/>
    <w:rsid w:val="00C8102B"/>
    <w:rsid w:val="00C845DF"/>
    <w:rsid w:val="00C97169"/>
    <w:rsid w:val="00CA041F"/>
    <w:rsid w:val="00CD2DDC"/>
    <w:rsid w:val="00CD407F"/>
    <w:rsid w:val="00CD58B1"/>
    <w:rsid w:val="00D0395B"/>
    <w:rsid w:val="00D05965"/>
    <w:rsid w:val="00D05F68"/>
    <w:rsid w:val="00D138CE"/>
    <w:rsid w:val="00D20CAC"/>
    <w:rsid w:val="00D32973"/>
    <w:rsid w:val="00D47E5E"/>
    <w:rsid w:val="00D54EF5"/>
    <w:rsid w:val="00D55EF7"/>
    <w:rsid w:val="00D6360E"/>
    <w:rsid w:val="00D63D0A"/>
    <w:rsid w:val="00D669E7"/>
    <w:rsid w:val="00D74E38"/>
    <w:rsid w:val="00D833A0"/>
    <w:rsid w:val="00D948E2"/>
    <w:rsid w:val="00DA3AE4"/>
    <w:rsid w:val="00DB27DD"/>
    <w:rsid w:val="00DC3D19"/>
    <w:rsid w:val="00DD1824"/>
    <w:rsid w:val="00DF53E1"/>
    <w:rsid w:val="00E05728"/>
    <w:rsid w:val="00E16BDB"/>
    <w:rsid w:val="00E227D5"/>
    <w:rsid w:val="00E31009"/>
    <w:rsid w:val="00E320E6"/>
    <w:rsid w:val="00E57333"/>
    <w:rsid w:val="00E67F6E"/>
    <w:rsid w:val="00E8776D"/>
    <w:rsid w:val="00E97797"/>
    <w:rsid w:val="00ED281D"/>
    <w:rsid w:val="00EE00F9"/>
    <w:rsid w:val="00F219EB"/>
    <w:rsid w:val="00F2746C"/>
    <w:rsid w:val="00F327F1"/>
    <w:rsid w:val="00F32F78"/>
    <w:rsid w:val="00F50791"/>
    <w:rsid w:val="00F62B77"/>
    <w:rsid w:val="00F64EB0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E3F36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E3F36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E3F36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E3F36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E3F36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E3F36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E3F36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E3F36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E3F36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26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E3F3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266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2666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2666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2666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2666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2666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2666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DD1824"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E3F36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E3F36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E3F36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E3F36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E3F36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E3F36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E3F36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E3F36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E3F36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26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E3F3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266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2666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2666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2666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2666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2666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2666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B8FBF-FA85-4C94-B4BC-11B3999A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1301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10</cp:revision>
  <dcterms:created xsi:type="dcterms:W3CDTF">2015-01-21T10:20:00Z</dcterms:created>
  <dcterms:modified xsi:type="dcterms:W3CDTF">2015-07-23T10:26:00Z</dcterms:modified>
</cp:coreProperties>
</file>